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F3A6F19" w:rsidR="002F142C" w:rsidRPr="006B210D" w:rsidRDefault="00980784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Dividing</w:t>
            </w:r>
            <w:r w:rsidR="000017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980784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10E147F6" w:rsidR="005D0283" w:rsidRDefault="00980784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Relates multiplication and division of positive integers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ADE42F6" w14:textId="5BBB8FA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5F191A" w14:textId="77777777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Make 12 using two positive factors and write the related division facts.</w:t>
            </w:r>
          </w:p>
          <w:p w14:paraId="7752DC00" w14:textId="77777777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CED8DF" w14:textId="70F41B2E" w:rsidR="00980784" w:rsidRPr="00980784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2 × 6 = 12</w:t>
            </w:r>
          </w:p>
          <w:p w14:paraId="5A62BA01" w14:textId="58AC3389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12 ÷ 6 = 2</w:t>
            </w:r>
          </w:p>
          <w:p w14:paraId="458249DD" w14:textId="65E5AAE1" w:rsidR="008B5629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12 ÷ 2 = 6</w:t>
            </w:r>
          </w:p>
          <w:p w14:paraId="086BBECD" w14:textId="77777777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264F0F02" w:rsidR="009D456D" w:rsidRPr="005D0283" w:rsidRDefault="00980784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2 times 6 is 12, then 12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by 2 is 6.”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8E5B9" w14:textId="535542A2" w:rsidR="008B5629" w:rsidRDefault="0098078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Relates multiplication and division of negative integers</w:t>
            </w:r>
          </w:p>
          <w:p w14:paraId="1B61829A" w14:textId="06DC0F70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4F462EC" w14:textId="75E13C6B" w:rsidR="005D0283" w:rsidRPr="005D0283" w:rsidRDefault="0098078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Make 12 using two negative factors and write the related division facts.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720A69" w14:textId="4270F4C3" w:rsidR="009D456D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E38366" w14:textId="7B2D8E45" w:rsidR="00980784" w:rsidRPr="00980784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12</w:t>
            </w:r>
          </w:p>
          <w:p w14:paraId="7D34C9ED" w14:textId="2D2FE0FA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</w:p>
          <w:p w14:paraId="6D339330" w14:textId="5EDFF1FA" w:rsid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4E8F4C8E" w14:textId="77777777" w:rsidR="00980784" w:rsidRPr="005D0283" w:rsidRDefault="00980784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EF1C5" w14:textId="52EF9E1B" w:rsidR="0095786B" w:rsidRDefault="00980784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“When the two factors are negative, the quotient is negative.”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20225" w14:textId="0B329687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Relates multiplication and division of integers with opposite signs</w:t>
            </w:r>
          </w:p>
          <w:p w14:paraId="2EC57DD4" w14:textId="6978FE1D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B97F0B" w14:textId="3C8494A1" w:rsidR="00980784" w:rsidRDefault="00980784" w:rsidP="009807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Make –12 using two factors and write the related division facts.</w:t>
            </w:r>
          </w:p>
          <w:p w14:paraId="4DC26785" w14:textId="77777777" w:rsidR="00980784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A448A" w14:textId="3AF8AAFD" w:rsidR="00980784" w:rsidRPr="00980784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2 ×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12</w:t>
            </w:r>
          </w:p>
          <w:p w14:paraId="42F43933" w14:textId="6E2D9525" w:rsidR="00980784" w:rsidRP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)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 = 2</w:t>
            </w:r>
          </w:p>
          <w:p w14:paraId="2E4335EA" w14:textId="11852432" w:rsidR="00980784" w:rsidRDefault="00980784" w:rsidP="009807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12 ÷ 2 = 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63782A6C" w14:textId="77777777" w:rsidR="00980784" w:rsidRPr="005D0283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4F28DC3" w:rsidR="004840C5" w:rsidRPr="005D0283" w:rsidRDefault="00980784" w:rsidP="009807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product is negative,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quotient may be positive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or negative.”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0D3BBC3E" w:rsidR="004840C5" w:rsidRDefault="00980784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Generalizes and applies the rules for dividing integers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5F01E4E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8EF961" w14:textId="26DCB48C" w:rsidR="006F64AF" w:rsidRDefault="00980784" w:rsidP="009807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6C16DE1" wp14:editId="67C449D2">
                  <wp:extent cx="942975" cy="870088"/>
                  <wp:effectExtent l="0" t="0" r="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806" cy="875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653430" w14:textId="77777777" w:rsidR="00980784" w:rsidRDefault="00980784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1BA03102" w:rsidR="004840C5" w:rsidRPr="005D0283" w:rsidRDefault="00980784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the dividend and divisor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 xml:space="preserve">have the same sign, the quotient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80784">
              <w:rPr>
                <w:rFonts w:ascii="Arial" w:hAnsi="Arial" w:cs="Arial"/>
                <w:color w:val="626365"/>
                <w:sz w:val="19"/>
                <w:szCs w:val="19"/>
              </w:rPr>
              <w:t>is always positive.”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64AF">
        <w:trPr>
          <w:trHeight w:val="45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C1CED3" w14:textId="6D786C20" w:rsidR="0002148D" w:rsidRPr="0002148D" w:rsidDel="00A4567C" w:rsidRDefault="0002148D" w:rsidP="0002148D">
            <w:pPr>
              <w:rPr>
                <w:del w:id="0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1" w:author="Bertha Lee" w:date="2025-08-19T22:20:00Z" w16du:dateUtc="2025-08-20T02:20:00Z">
              <w:r w:rsidRPr="0002148D" w:rsidDel="00A4567C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1D284F2B" w14:textId="025655A1" w:rsidR="0002148D" w:rsidRPr="0002148D" w:rsidDel="00A4567C" w:rsidRDefault="0002148D" w:rsidP="0002148D">
            <w:pPr>
              <w:rPr>
                <w:del w:id="2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3" w:author="Bertha Lee" w:date="2025-08-19T22:20:00Z" w16du:dateUtc="2025-08-20T02:20:00Z">
              <w:r w:rsidRPr="0002148D" w:rsidDel="00A4567C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2E71E848" w14:textId="7E80B935" w:rsidR="0002148D" w:rsidRPr="0002148D" w:rsidDel="00A4567C" w:rsidRDefault="0002148D" w:rsidP="007A37C3">
            <w:pPr>
              <w:rPr>
                <w:del w:id="4" w:author="Bertha Lee" w:date="2025-08-19T22:20:00Z" w16du:dateUtc="2025-08-20T02:20:00Z"/>
                <w:noProof/>
                <w:lang w:eastAsia="en-CA"/>
              </w:rPr>
            </w:pPr>
            <w:del w:id="5" w:author="Bertha Lee" w:date="2025-08-19T22:20:00Z" w16du:dateUtc="2025-08-20T02:20:00Z">
              <w:r w:rsidRPr="0002148D" w:rsidDel="00A4567C">
                <w:rPr>
                  <w:i/>
                  <w:iCs/>
                  <w:noProof/>
                  <w:lang w:eastAsia="en-CA"/>
                </w:rPr>
                <w:delText>Will the sign of the quotients change if both factors are negative rather than positive? Why or why not?</w:delText>
              </w:r>
              <w:r w:rsidRPr="0002148D" w:rsidDel="00A4567C">
                <w:rPr>
                  <w:noProof/>
                  <w:lang w:eastAsia="en-CA"/>
                </w:rPr>
                <w:br/>
                <w:delText>Encourage student to try a variety of examples to identify the sign of the quotient of two negative integers.</w:delText>
              </w:r>
              <w:r w:rsidRPr="0002148D" w:rsidDel="00A4567C">
                <w:rPr>
                  <w:noProof/>
                  <w:lang w:eastAsia="en-CA"/>
                </w:rPr>
                <w:br/>
              </w:r>
              <w:r w:rsidRPr="0002148D" w:rsidDel="00A4567C">
                <w:rPr>
                  <w:noProof/>
                  <w:lang w:eastAsia="en-CA"/>
                </w:rPr>
                <w:br/>
              </w:r>
              <w:r w:rsidRPr="0002148D" w:rsidDel="00A4567C">
                <w:rPr>
                  <w:noProof/>
                  <w:lang w:eastAsia="en-CA"/>
                </w:rPr>
                <w:fldChar w:fldCharType="begin"/>
              </w:r>
              <w:r w:rsidRPr="0002148D" w:rsidDel="00A4567C">
                <w:rPr>
                  <w:noProof/>
                  <w:lang w:eastAsia="en-CA"/>
                </w:rPr>
                <w:delInstrText>HYPERLINK "https://etr.mathology.ca/assets/lessons/en/lm/7/num/pdf/mtr7_n2_l6_pr.pdf" \t "_blank"</w:delInstrText>
              </w:r>
              <w:r w:rsidRPr="0002148D" w:rsidDel="00A4567C">
                <w:rPr>
                  <w:noProof/>
                  <w:lang w:eastAsia="en-CA"/>
                </w:rPr>
              </w:r>
              <w:r w:rsidRPr="0002148D" w:rsidDel="00A4567C">
                <w:rPr>
                  <w:noProof/>
                  <w:lang w:eastAsia="en-CA"/>
                </w:rPr>
                <w:fldChar w:fldCharType="separate"/>
              </w:r>
              <w:r w:rsidRPr="0002148D" w:rsidDel="00A4567C">
                <w:rPr>
                  <w:rStyle w:val="Hyperlink"/>
                  <w:noProof/>
                  <w:lang w:eastAsia="en-CA"/>
                </w:rPr>
                <w:delText>To reinforce and assess progress, use Practice question 1 and 2.</w:delText>
              </w:r>
              <w:r w:rsidRPr="0002148D" w:rsidDel="00A4567C">
                <w:rPr>
                  <w:noProof/>
                  <w:lang w:eastAsia="en-CA"/>
                </w:rPr>
                <w:fldChar w:fldCharType="end"/>
              </w:r>
            </w:del>
          </w:p>
          <w:p w14:paraId="669108D8" w14:textId="4E4969BB" w:rsidR="008F2F04" w:rsidRDefault="00F6729A" w:rsidP="007A37C3">
            <w:pPr>
              <w:rPr>
                <w:noProof/>
                <w:lang w:eastAsia="en-CA"/>
              </w:rPr>
            </w:pPr>
            <w:ins w:id="6" w:author="Alison Rieger" w:date="2025-06-11T21:31:00Z" w16du:dateUtc="2025-06-12T01:31:00Z">
              <w:del w:id="7" w:author="Bertha Lee" w:date="2025-08-19T22:20:00Z" w16du:dateUtc="2025-08-20T02:20:00Z">
                <w:r w:rsidRPr="00CD68EA" w:rsidDel="00A4567C">
                  <w:rPr>
                    <w:rFonts w:ascii="Calibri" w:hAnsi="Calibri" w:cs="Calibri"/>
                  </w:rPr>
                  <w:delText>To reinforce and assess progress, use Practice question</w:delText>
                </w:r>
                <w:r w:rsidDel="00A4567C">
                  <w:rPr>
                    <w:rFonts w:ascii="Calibri" w:hAnsi="Calibri" w:cs="Calibri"/>
                  </w:rPr>
                  <w:delText>s</w:delText>
                </w:r>
                <w:r w:rsidRPr="00CD68EA" w:rsidDel="00A4567C">
                  <w:rPr>
                    <w:rFonts w:ascii="Calibri" w:hAnsi="Calibri" w:cs="Calibri"/>
                  </w:rPr>
                  <w:delText xml:space="preserve"> </w:delText>
                </w:r>
                <w:r w:rsidDel="00A4567C">
                  <w:rPr>
                    <w:rFonts w:ascii="Calibri" w:hAnsi="Calibri" w:cs="Calibri"/>
                  </w:rPr>
                  <w:delText>2, 3a, and 4b</w:delText>
                </w:r>
                <w:r w:rsidRPr="00CD68EA" w:rsidDel="00A4567C">
                  <w:rPr>
                    <w:rFonts w:ascii="Calibri" w:hAnsi="Calibri" w:cs="Calibri"/>
                  </w:rPr>
                  <w:delText>.</w:delText>
                </w:r>
              </w:del>
            </w:ins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05CE47" w14:textId="67C2C1BF" w:rsidR="0002148D" w:rsidRPr="0002148D" w:rsidDel="00A4567C" w:rsidRDefault="0002148D" w:rsidP="0002148D">
            <w:pPr>
              <w:rPr>
                <w:del w:id="8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9" w:author="Bertha Lee" w:date="2025-08-19T22:20:00Z" w16du:dateUtc="2025-08-20T02:20:00Z">
              <w:r w:rsidRPr="0002148D" w:rsidDel="00A4567C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66C76191" w14:textId="64CA2F78" w:rsidR="0002148D" w:rsidRPr="0002148D" w:rsidDel="00A4567C" w:rsidRDefault="0002148D" w:rsidP="0002148D">
            <w:pPr>
              <w:rPr>
                <w:del w:id="10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11" w:author="Bertha Lee" w:date="2025-08-19T22:20:00Z" w16du:dateUtc="2025-08-20T02:20:00Z">
              <w:r w:rsidRPr="0002148D" w:rsidDel="00A4567C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09F6E779" w14:textId="519FD1A3" w:rsidR="0002148D" w:rsidRPr="0002148D" w:rsidDel="00A4567C" w:rsidRDefault="0002148D" w:rsidP="0002148D">
            <w:pPr>
              <w:rPr>
                <w:del w:id="12" w:author="Bertha Lee" w:date="2025-08-19T22:20:00Z" w16du:dateUtc="2025-08-20T02:20:00Z"/>
                <w:noProof/>
                <w:lang w:eastAsia="en-CA"/>
              </w:rPr>
            </w:pPr>
            <w:del w:id="13" w:author="Bertha Lee" w:date="2025-08-19T22:20:00Z" w16du:dateUtc="2025-08-20T02:20:00Z">
              <w:r w:rsidRPr="0002148D" w:rsidDel="00A4567C">
                <w:rPr>
                  <w:i/>
                  <w:iCs/>
                  <w:noProof/>
                  <w:lang w:eastAsia="en-CA"/>
                </w:rPr>
                <w:delText>When the product is negative, do the factors have same or opposite signs?</w:delText>
              </w:r>
              <w:r w:rsidRPr="0002148D" w:rsidDel="00A4567C">
                <w:rPr>
                  <w:noProof/>
                  <w:lang w:eastAsia="en-CA"/>
                </w:rPr>
                <w:br/>
                <w:delText>Prompt student to predict how the signs of the factors will determine the sign of the quotient.</w:delText>
              </w:r>
            </w:del>
          </w:p>
          <w:p w14:paraId="628AD668" w14:textId="7B3A340E" w:rsidR="008F2F04" w:rsidDel="00A4567C" w:rsidRDefault="008F2F04" w:rsidP="005D0283">
            <w:pPr>
              <w:rPr>
                <w:ins w:id="14" w:author="Alison Rieger" w:date="2025-06-11T21:26:00Z" w16du:dateUtc="2025-06-12T01:26:00Z"/>
                <w:del w:id="15" w:author="Bertha Lee" w:date="2025-08-19T22:20:00Z" w16du:dateUtc="2025-08-20T02:20:00Z"/>
                <w:noProof/>
                <w:lang w:eastAsia="en-CA"/>
              </w:rPr>
            </w:pPr>
          </w:p>
          <w:p w14:paraId="650D38BC" w14:textId="22A58CA6" w:rsidR="005D28BF" w:rsidRDefault="00737991" w:rsidP="005D0283">
            <w:pPr>
              <w:rPr>
                <w:noProof/>
                <w:lang w:eastAsia="en-CA"/>
              </w:rPr>
            </w:pPr>
            <w:ins w:id="16" w:author="Alison Rieger" w:date="2025-06-11T21:31:00Z" w16du:dateUtc="2025-06-12T01:31:00Z">
              <w:del w:id="17" w:author="Bertha Lee" w:date="2025-08-19T22:20:00Z" w16du:dateUtc="2025-08-20T02:20:00Z">
                <w:r w:rsidRPr="0002148D" w:rsidDel="00A4567C">
                  <w:rPr>
                    <w:noProof/>
                    <w:lang w:eastAsia="en-CA"/>
                  </w:rPr>
                  <w:fldChar w:fldCharType="begin"/>
                </w:r>
                <w:r w:rsidRPr="0002148D" w:rsidDel="00A4567C">
                  <w:rPr>
                    <w:noProof/>
                    <w:lang w:eastAsia="en-CA"/>
                  </w:rPr>
                  <w:delInstrText>HYPERLINK "https://etr.mathology.ca/assets/lessons/en/lm/7/num/pdf/mtr7_n2_l6_pr.pdf" \t "_blank"</w:delInstrText>
                </w:r>
                <w:r w:rsidRPr="0002148D" w:rsidDel="00A4567C">
                  <w:rPr>
                    <w:noProof/>
                    <w:lang w:eastAsia="en-CA"/>
                  </w:rPr>
                </w:r>
                <w:r w:rsidRPr="0002148D" w:rsidDel="00A4567C">
                  <w:rPr>
                    <w:noProof/>
                    <w:lang w:eastAsia="en-CA"/>
                  </w:rPr>
                  <w:fldChar w:fldCharType="separate"/>
                </w:r>
                <w:r w:rsidRPr="0002148D" w:rsidDel="00A4567C">
                  <w:rPr>
                    <w:rStyle w:val="Hyperlink"/>
                    <w:noProof/>
                    <w:lang w:eastAsia="en-CA"/>
                  </w:rPr>
                  <w:delText>To reinforce and assess progress, use Practice question</w:delText>
                </w:r>
                <w:r w:rsidDel="00A4567C">
                  <w:rPr>
                    <w:rStyle w:val="Hyperlink"/>
                    <w:noProof/>
                    <w:lang w:eastAsia="en-CA"/>
                  </w:rPr>
                  <w:delText>s 3b</w:delText>
                </w:r>
              </w:del>
            </w:ins>
            <w:ins w:id="18" w:author="Alison Rieger" w:date="2025-06-11T21:34:00Z" w16du:dateUtc="2025-06-12T01:34:00Z">
              <w:del w:id="19" w:author="Bertha Lee" w:date="2025-08-19T22:20:00Z" w16du:dateUtc="2025-08-20T02:20:00Z">
                <w:r w:rsidR="00923807" w:rsidDel="00A4567C">
                  <w:rPr>
                    <w:rStyle w:val="Hyperlink"/>
                    <w:noProof/>
                    <w:lang w:eastAsia="en-CA"/>
                  </w:rPr>
                  <w:delText xml:space="preserve"> and </w:delText>
                </w:r>
              </w:del>
            </w:ins>
            <w:ins w:id="20" w:author="Alison Rieger" w:date="2025-06-11T21:31:00Z" w16du:dateUtc="2025-06-12T01:31:00Z">
              <w:del w:id="21" w:author="Bertha Lee" w:date="2025-08-19T22:20:00Z" w16du:dateUtc="2025-08-20T02:20:00Z">
                <w:r w:rsidDel="00A4567C">
                  <w:rPr>
                    <w:rStyle w:val="Hyperlink"/>
                    <w:noProof/>
                    <w:lang w:eastAsia="en-CA"/>
                  </w:rPr>
                  <w:delText>4a.</w:delText>
                </w:r>
                <w:r w:rsidRPr="0002148D" w:rsidDel="00A4567C">
                  <w:rPr>
                    <w:noProof/>
                    <w:lang w:eastAsia="en-CA"/>
                  </w:rPr>
                  <w:fldChar w:fldCharType="end"/>
                </w:r>
              </w:del>
            </w:ins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01F794" w14:textId="7679E5DA" w:rsidR="0002148D" w:rsidRPr="0002148D" w:rsidDel="00A4567C" w:rsidRDefault="0002148D" w:rsidP="0002148D">
            <w:pPr>
              <w:rPr>
                <w:del w:id="22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23" w:author="Bertha Lee" w:date="2025-08-19T22:20:00Z" w16du:dateUtc="2025-08-20T02:20:00Z">
              <w:r w:rsidRPr="0002148D" w:rsidDel="00A4567C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1C83A2C3" w14:textId="1D1AF200" w:rsidR="0002148D" w:rsidRPr="0002148D" w:rsidDel="00A4567C" w:rsidRDefault="0002148D" w:rsidP="0002148D">
            <w:pPr>
              <w:rPr>
                <w:del w:id="24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25" w:author="Bertha Lee" w:date="2025-08-19T22:20:00Z" w16du:dateUtc="2025-08-20T02:20:00Z">
              <w:r w:rsidRPr="0002148D" w:rsidDel="00A4567C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0107DCF3" w14:textId="67646107" w:rsidR="0002148D" w:rsidRPr="0002148D" w:rsidDel="00A4567C" w:rsidRDefault="0002148D" w:rsidP="0002148D">
            <w:pPr>
              <w:rPr>
                <w:del w:id="26" w:author="Bertha Lee" w:date="2025-08-19T22:20:00Z" w16du:dateUtc="2025-08-20T02:20:00Z"/>
                <w:noProof/>
                <w:lang w:eastAsia="en-CA"/>
              </w:rPr>
            </w:pPr>
            <w:del w:id="27" w:author="Bertha Lee" w:date="2025-08-19T22:20:00Z" w16du:dateUtc="2025-08-20T02:20:00Z">
              <w:r w:rsidRPr="0002148D" w:rsidDel="00A4567C">
                <w:rPr>
                  <w:i/>
                  <w:iCs/>
                  <w:noProof/>
                  <w:lang w:eastAsia="en-CA"/>
                </w:rPr>
                <w:delText xml:space="preserve">How are the signs of products and quotients related? </w:delText>
              </w:r>
              <w:r w:rsidRPr="0002148D" w:rsidDel="00A4567C">
                <w:rPr>
                  <w:noProof/>
                  <w:lang w:eastAsia="en-CA"/>
                </w:rPr>
                <w:br/>
                <w:delText>Have student identify the pattern in the signs of quotients.</w:delText>
              </w:r>
              <w:r w:rsidRPr="0002148D" w:rsidDel="00A4567C">
                <w:rPr>
                  <w:noProof/>
                  <w:lang w:eastAsia="en-CA"/>
                </w:rPr>
                <w:br/>
              </w:r>
              <w:r w:rsidRPr="0002148D" w:rsidDel="00A4567C">
                <w:rPr>
                  <w:noProof/>
                  <w:lang w:eastAsia="en-CA"/>
                </w:rPr>
                <w:br/>
              </w:r>
              <w:r w:rsidRPr="0002148D" w:rsidDel="00A4567C">
                <w:rPr>
                  <w:noProof/>
                  <w:lang w:eastAsia="en-CA"/>
                </w:rPr>
                <w:fldChar w:fldCharType="begin"/>
              </w:r>
              <w:r w:rsidRPr="0002148D" w:rsidDel="00A4567C">
                <w:rPr>
                  <w:noProof/>
                  <w:lang w:eastAsia="en-CA"/>
                </w:rPr>
                <w:delInstrText>HYPERLINK "https://etr.mathology.ca/assets/lessons/en/lm/7/num/pdf/mtr7_n2_l6_pr.pdf" \t "_blank"</w:delInstrText>
              </w:r>
              <w:r w:rsidRPr="0002148D" w:rsidDel="00A4567C">
                <w:rPr>
                  <w:noProof/>
                  <w:lang w:eastAsia="en-CA"/>
                </w:rPr>
              </w:r>
              <w:r w:rsidRPr="0002148D" w:rsidDel="00A4567C">
                <w:rPr>
                  <w:noProof/>
                  <w:lang w:eastAsia="en-CA"/>
                </w:rPr>
                <w:fldChar w:fldCharType="separate"/>
              </w:r>
              <w:r w:rsidRPr="0002148D" w:rsidDel="00A4567C">
                <w:rPr>
                  <w:rStyle w:val="Hyperlink"/>
                  <w:noProof/>
                  <w:lang w:eastAsia="en-CA"/>
                </w:rPr>
                <w:delText>To reinforce and assess progress, use Practice question 4.</w:delText>
              </w:r>
              <w:r w:rsidRPr="0002148D" w:rsidDel="00A4567C">
                <w:rPr>
                  <w:noProof/>
                  <w:lang w:eastAsia="en-CA"/>
                </w:rPr>
                <w:fldChar w:fldCharType="end"/>
              </w:r>
            </w:del>
          </w:p>
          <w:p w14:paraId="5AD70BC8" w14:textId="5A6AC0F5" w:rsidR="008F2F04" w:rsidRDefault="003F68EB" w:rsidP="005D0283">
            <w:pPr>
              <w:rPr>
                <w:noProof/>
                <w:lang w:eastAsia="en-CA"/>
              </w:rPr>
            </w:pPr>
            <w:ins w:id="28" w:author="Alison Rieger" w:date="2025-06-11T21:34:00Z" w16du:dateUtc="2025-06-12T01:34:00Z">
              <w:del w:id="29" w:author="Bertha Lee" w:date="2025-08-19T22:20:00Z" w16du:dateUtc="2025-08-20T02:20:00Z">
                <w:r w:rsidRPr="0002148D" w:rsidDel="00A4567C">
                  <w:rPr>
                    <w:noProof/>
                    <w:lang w:eastAsia="en-CA"/>
                  </w:rPr>
                  <w:fldChar w:fldCharType="begin"/>
                </w:r>
                <w:r w:rsidRPr="0002148D" w:rsidDel="00A4567C">
                  <w:rPr>
                    <w:noProof/>
                    <w:lang w:eastAsia="en-CA"/>
                  </w:rPr>
                  <w:delInstrText>HYPERLINK "https://etr.mathology.ca/assets/lessons/en/lm/7/num/pdf/mtr7_n2_l6_pr.pdf" \t "_blank"</w:delInstrText>
                </w:r>
                <w:r w:rsidRPr="0002148D" w:rsidDel="00A4567C">
                  <w:rPr>
                    <w:noProof/>
                    <w:lang w:eastAsia="en-CA"/>
                  </w:rPr>
                </w:r>
                <w:r w:rsidRPr="0002148D" w:rsidDel="00A4567C">
                  <w:rPr>
                    <w:noProof/>
                    <w:lang w:eastAsia="en-CA"/>
                  </w:rPr>
                  <w:fldChar w:fldCharType="separate"/>
                </w:r>
                <w:r w:rsidRPr="0002148D" w:rsidDel="00A4567C">
                  <w:rPr>
                    <w:rStyle w:val="Hyperlink"/>
                    <w:noProof/>
                    <w:lang w:eastAsia="en-CA"/>
                  </w:rPr>
                  <w:delText>To reinforce and assess progress, use Practice question</w:delText>
                </w:r>
                <w:r w:rsidDel="00A4567C">
                  <w:rPr>
                    <w:rStyle w:val="Hyperlink"/>
                    <w:noProof/>
                    <w:lang w:eastAsia="en-CA"/>
                  </w:rPr>
                  <w:delText xml:space="preserve"> 6.</w:delText>
                </w:r>
                <w:r w:rsidRPr="0002148D" w:rsidDel="00A4567C">
                  <w:rPr>
                    <w:noProof/>
                    <w:lang w:eastAsia="en-CA"/>
                  </w:rPr>
                  <w:fldChar w:fldCharType="end"/>
                </w:r>
              </w:del>
            </w:ins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23652A" w14:textId="21754A2A" w:rsidR="009A0DEE" w:rsidRPr="009A0DEE" w:rsidDel="00A4567C" w:rsidRDefault="009A0DEE" w:rsidP="009A0DEE">
            <w:pPr>
              <w:rPr>
                <w:del w:id="30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31" w:author="Bertha Lee" w:date="2025-08-19T22:20:00Z" w16du:dateUtc="2025-08-20T02:20:00Z">
              <w:r w:rsidRPr="009A0DEE" w:rsidDel="00A4567C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7FECADC8" w14:textId="58A139C2" w:rsidR="009A0DEE" w:rsidRPr="009A0DEE" w:rsidDel="00A4567C" w:rsidRDefault="009A0DEE" w:rsidP="009A0DEE">
            <w:pPr>
              <w:rPr>
                <w:del w:id="32" w:author="Bertha Lee" w:date="2025-08-19T22:20:00Z" w16du:dateUtc="2025-08-20T02:20:00Z"/>
                <w:b/>
                <w:bCs/>
                <w:noProof/>
                <w:lang w:eastAsia="en-CA"/>
              </w:rPr>
            </w:pPr>
            <w:del w:id="33" w:author="Bertha Lee" w:date="2025-08-19T22:20:00Z" w16du:dateUtc="2025-08-20T02:20:00Z">
              <w:r w:rsidRPr="009A0DEE" w:rsidDel="00A4567C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35D3D456" w14:textId="5CACFB80" w:rsidR="009A0DEE" w:rsidRPr="009A0DEE" w:rsidDel="00A4567C" w:rsidRDefault="009A0DEE" w:rsidP="009A0DEE">
            <w:pPr>
              <w:rPr>
                <w:del w:id="34" w:author="Bertha Lee" w:date="2025-08-19T22:20:00Z" w16du:dateUtc="2025-08-20T02:20:00Z"/>
                <w:noProof/>
                <w:lang w:eastAsia="en-CA"/>
              </w:rPr>
            </w:pPr>
            <w:del w:id="35" w:author="Bertha Lee" w:date="2025-08-19T22:20:00Z" w16du:dateUtc="2025-08-20T02:20:00Z">
              <w:r w:rsidRPr="009A0DEE" w:rsidDel="00A4567C">
                <w:rPr>
                  <w:i/>
                  <w:iCs/>
                  <w:noProof/>
                  <w:lang w:eastAsia="en-CA"/>
                </w:rPr>
                <w:delText>Where have you seen integer division used in daily life?</w:delText>
              </w:r>
              <w:r w:rsidRPr="009A0DEE" w:rsidDel="00A4567C">
                <w:rPr>
                  <w:noProof/>
                  <w:lang w:eastAsia="en-CA"/>
                </w:rPr>
                <w:br/>
                <w:delText>Challenge student to describe real-world situations in which division of integers is required and create and solve problems involving division of integers.</w:delText>
              </w:r>
            </w:del>
          </w:p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39BC9" w14:textId="77777777" w:rsidR="006134B5" w:rsidRDefault="006134B5" w:rsidP="00CA2529">
      <w:pPr>
        <w:spacing w:after="0" w:line="240" w:lineRule="auto"/>
      </w:pPr>
      <w:r>
        <w:separator/>
      </w:r>
    </w:p>
  </w:endnote>
  <w:endnote w:type="continuationSeparator" w:id="0">
    <w:p w14:paraId="3775862B" w14:textId="77777777" w:rsidR="006134B5" w:rsidRDefault="006134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4F8D648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9D456D">
      <w:rPr>
        <w:rFonts w:ascii="Arial" w:hAnsi="Arial" w:cs="Arial"/>
        <w:b/>
        <w:sz w:val="15"/>
        <w:szCs w:val="15"/>
      </w:rPr>
      <w:t>7</w:t>
    </w:r>
    <w:ins w:id="42" w:author="Bertha Lee" w:date="2025-08-19T22:20:00Z" w16du:dateUtc="2025-08-20T02:20:00Z">
      <w:r w:rsidR="00A4567C">
        <w:rPr>
          <w:rFonts w:ascii="Arial" w:hAnsi="Arial" w:cs="Arial"/>
          <w:b/>
          <w:sz w:val="15"/>
          <w:szCs w:val="15"/>
        </w:rPr>
        <w:t xml:space="preserve"> PEI</w:t>
      </w:r>
    </w:ins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ins w:id="43" w:author="Bertha Lee" w:date="2025-08-19T22:20:00Z" w16du:dateUtc="2025-08-20T02:20:00Z">
      <w:r w:rsidR="00A4567C">
        <w:rPr>
          <w:rFonts w:ascii="Arial" w:hAnsi="Arial" w:cs="Arial"/>
          <w:sz w:val="15"/>
          <w:szCs w:val="15"/>
        </w:rPr>
        <w:t>6</w:t>
      </w:r>
    </w:ins>
    <w:del w:id="44" w:author="Bertha Lee" w:date="2025-08-19T22:20:00Z" w16du:dateUtc="2025-08-20T02:20:00Z">
      <w:r w:rsidR="009D456D" w:rsidDel="00A4567C">
        <w:rPr>
          <w:rFonts w:ascii="Arial" w:hAnsi="Arial" w:cs="Arial"/>
          <w:sz w:val="15"/>
          <w:szCs w:val="15"/>
        </w:rPr>
        <w:delText>3</w:delText>
      </w:r>
    </w:del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73D7A" w14:textId="77777777" w:rsidR="006134B5" w:rsidRDefault="006134B5" w:rsidP="00CA2529">
      <w:pPr>
        <w:spacing w:after="0" w:line="240" w:lineRule="auto"/>
      </w:pPr>
      <w:r>
        <w:separator/>
      </w:r>
    </w:p>
  </w:footnote>
  <w:footnote w:type="continuationSeparator" w:id="0">
    <w:p w14:paraId="6F18DF86" w14:textId="77777777" w:rsidR="006134B5" w:rsidRDefault="006134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69BB0C27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ins w:id="36" w:author="Alison Rieger" w:date="2025-06-13T10:54:00Z" w16du:dateUtc="2025-06-13T14:54:00Z">
      <w:r w:rsidR="00FD4925">
        <w:rPr>
          <w:rFonts w:ascii="Arial" w:hAnsi="Arial" w:cs="Arial"/>
          <w:b/>
          <w:sz w:val="36"/>
          <w:szCs w:val="36"/>
        </w:rPr>
        <w:t>Lesso</w:t>
      </w:r>
    </w:ins>
    <w:ins w:id="37" w:author="Alison Rieger" w:date="2025-06-13T10:55:00Z" w16du:dateUtc="2025-06-13T14:55:00Z">
      <w:r w:rsidR="00FD4925">
        <w:rPr>
          <w:rFonts w:ascii="Arial" w:hAnsi="Arial" w:cs="Arial"/>
          <w:b/>
          <w:sz w:val="36"/>
          <w:szCs w:val="36"/>
        </w:rPr>
        <w:t>n</w:t>
      </w:r>
    </w:ins>
    <w:del w:id="38" w:author="Alison Rieger" w:date="2025-06-13T10:54:00Z" w16du:dateUtc="2025-06-13T14:54:00Z">
      <w:r w:rsidR="004840C5" w:rsidDel="00FD4925">
        <w:rPr>
          <w:rFonts w:ascii="Arial" w:hAnsi="Arial" w:cs="Arial"/>
          <w:b/>
          <w:sz w:val="36"/>
          <w:szCs w:val="36"/>
        </w:rPr>
        <w:delText>A</w:delText>
      </w:r>
    </w:del>
    <w:del w:id="39" w:author="Alison Rieger" w:date="2025-06-13T10:55:00Z" w16du:dateUtc="2025-06-13T14:55:00Z">
      <w:r w:rsidR="004840C5" w:rsidDel="00FD4925">
        <w:rPr>
          <w:rFonts w:ascii="Arial" w:hAnsi="Arial" w:cs="Arial"/>
          <w:b/>
          <w:sz w:val="36"/>
          <w:szCs w:val="36"/>
        </w:rPr>
        <w:delText>ctivity</w:delText>
      </w:r>
    </w:del>
    <w:r w:rsidR="004840C5">
      <w:rPr>
        <w:rFonts w:ascii="Arial" w:hAnsi="Arial" w:cs="Arial"/>
        <w:b/>
        <w:sz w:val="36"/>
        <w:szCs w:val="36"/>
      </w:rPr>
      <w:t xml:space="preserve"> </w:t>
    </w:r>
    <w:r w:rsidR="00B24153">
      <w:rPr>
        <w:rFonts w:ascii="Arial" w:hAnsi="Arial" w:cs="Arial"/>
        <w:b/>
        <w:sz w:val="36"/>
        <w:szCs w:val="36"/>
      </w:rPr>
      <w:t>1</w:t>
    </w:r>
    <w:ins w:id="40" w:author="Alison Rieger" w:date="2025-06-05T12:55:00Z" w16du:dateUtc="2025-06-05T16:55:00Z">
      <w:r w:rsidR="00F607E4">
        <w:rPr>
          <w:rFonts w:ascii="Arial" w:hAnsi="Arial" w:cs="Arial"/>
          <w:b/>
          <w:sz w:val="36"/>
          <w:szCs w:val="36"/>
        </w:rPr>
        <w:t>2</w:t>
      </w:r>
    </w:ins>
    <w:del w:id="41" w:author="Alison Rieger" w:date="2025-06-05T12:55:00Z" w16du:dateUtc="2025-06-05T16:55:00Z">
      <w:r w:rsidR="00B24153" w:rsidDel="00F607E4">
        <w:rPr>
          <w:rFonts w:ascii="Arial" w:hAnsi="Arial" w:cs="Arial"/>
          <w:b/>
          <w:sz w:val="36"/>
          <w:szCs w:val="36"/>
        </w:rPr>
        <w:delText>0</w:delText>
      </w:r>
    </w:del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7C39D34C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80784">
      <w:rPr>
        <w:rFonts w:ascii="Arial" w:hAnsi="Arial" w:cs="Arial"/>
        <w:b/>
        <w:sz w:val="28"/>
        <w:szCs w:val="28"/>
      </w:rPr>
      <w:t>Dividing</w:t>
    </w:r>
    <w:r w:rsidR="008B5629">
      <w:rPr>
        <w:rFonts w:ascii="Arial" w:hAnsi="Arial" w:cs="Arial"/>
        <w:b/>
        <w:sz w:val="28"/>
        <w:szCs w:val="28"/>
      </w:rPr>
      <w:t xml:space="preserve">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658353">
    <w:abstractNumId w:val="0"/>
  </w:num>
  <w:num w:numId="2" w16cid:durableId="98312631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  <w15:person w15:author="Alison Rieger">
    <w15:presenceInfo w15:providerId="Windows Live" w15:userId="56c4422d8a027c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42B"/>
    <w:rsid w:val="00001758"/>
    <w:rsid w:val="00006F0F"/>
    <w:rsid w:val="00007684"/>
    <w:rsid w:val="0002148D"/>
    <w:rsid w:val="0003104F"/>
    <w:rsid w:val="00050E5C"/>
    <w:rsid w:val="00053328"/>
    <w:rsid w:val="0006346C"/>
    <w:rsid w:val="0008174D"/>
    <w:rsid w:val="00097C8F"/>
    <w:rsid w:val="000A7E3A"/>
    <w:rsid w:val="000C2970"/>
    <w:rsid w:val="000C562B"/>
    <w:rsid w:val="000C7349"/>
    <w:rsid w:val="000F43C1"/>
    <w:rsid w:val="00112FF1"/>
    <w:rsid w:val="00122D35"/>
    <w:rsid w:val="00133744"/>
    <w:rsid w:val="00152C1F"/>
    <w:rsid w:val="001677AC"/>
    <w:rsid w:val="00192706"/>
    <w:rsid w:val="001A33A4"/>
    <w:rsid w:val="001A7920"/>
    <w:rsid w:val="001D1E70"/>
    <w:rsid w:val="00207CC0"/>
    <w:rsid w:val="00254851"/>
    <w:rsid w:val="00270D20"/>
    <w:rsid w:val="002733C1"/>
    <w:rsid w:val="0028676E"/>
    <w:rsid w:val="002A0682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68EB"/>
    <w:rsid w:val="003F79B3"/>
    <w:rsid w:val="00435DDE"/>
    <w:rsid w:val="00483555"/>
    <w:rsid w:val="004840C5"/>
    <w:rsid w:val="0049092C"/>
    <w:rsid w:val="004959B6"/>
    <w:rsid w:val="004B37AD"/>
    <w:rsid w:val="004B44DE"/>
    <w:rsid w:val="004F76B4"/>
    <w:rsid w:val="005163B5"/>
    <w:rsid w:val="0052693C"/>
    <w:rsid w:val="00543A9A"/>
    <w:rsid w:val="00581577"/>
    <w:rsid w:val="00592B47"/>
    <w:rsid w:val="005B3A77"/>
    <w:rsid w:val="005B7D0F"/>
    <w:rsid w:val="005D0283"/>
    <w:rsid w:val="005D28BF"/>
    <w:rsid w:val="006134B5"/>
    <w:rsid w:val="00661689"/>
    <w:rsid w:val="00696ABC"/>
    <w:rsid w:val="006B210D"/>
    <w:rsid w:val="006F64AF"/>
    <w:rsid w:val="00737991"/>
    <w:rsid w:val="00741178"/>
    <w:rsid w:val="0076731B"/>
    <w:rsid w:val="007A37C3"/>
    <w:rsid w:val="007A6B78"/>
    <w:rsid w:val="00806762"/>
    <w:rsid w:val="00832B16"/>
    <w:rsid w:val="008816C0"/>
    <w:rsid w:val="0089662C"/>
    <w:rsid w:val="008B5629"/>
    <w:rsid w:val="008C03E2"/>
    <w:rsid w:val="008F2F04"/>
    <w:rsid w:val="008F6D79"/>
    <w:rsid w:val="0092323E"/>
    <w:rsid w:val="00923807"/>
    <w:rsid w:val="00956DE5"/>
    <w:rsid w:val="0095786B"/>
    <w:rsid w:val="00980784"/>
    <w:rsid w:val="00994C77"/>
    <w:rsid w:val="009A0DEE"/>
    <w:rsid w:val="009B6FF8"/>
    <w:rsid w:val="009D456D"/>
    <w:rsid w:val="00A204F7"/>
    <w:rsid w:val="00A20BE1"/>
    <w:rsid w:val="00A43E96"/>
    <w:rsid w:val="00A4567C"/>
    <w:rsid w:val="00A83455"/>
    <w:rsid w:val="00AE494A"/>
    <w:rsid w:val="00B24153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0D30"/>
    <w:rsid w:val="00C85AE2"/>
    <w:rsid w:val="00C93EF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EE2BD3"/>
    <w:rsid w:val="00F10556"/>
    <w:rsid w:val="00F358C6"/>
    <w:rsid w:val="00F607E4"/>
    <w:rsid w:val="00F66369"/>
    <w:rsid w:val="00F6729A"/>
    <w:rsid w:val="00F86C1E"/>
    <w:rsid w:val="00F86F94"/>
    <w:rsid w:val="00FA6357"/>
    <w:rsid w:val="00FC2762"/>
    <w:rsid w:val="00FD2B2E"/>
    <w:rsid w:val="00FD4925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07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21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14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38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5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8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8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2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0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3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83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3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6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1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83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8B0D47B-C84A-4BD8-B6F7-33AD2AB8F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2022-10-18T19:07:00Z</dcterms:created>
  <dcterms:modified xsi:type="dcterms:W3CDTF">2025-08-20T02:20:00Z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